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FD83247" w14:textId="77777777" w:rsidR="00D45098" w:rsidRDefault="00DB42DB" w:rsidP="00DB42DB">
      <w:pPr>
        <w:jc w:val="center"/>
        <w:rPr>
          <w:b/>
        </w:rPr>
      </w:pPr>
      <w:r w:rsidRPr="00DB42DB">
        <w:rPr>
          <w:b/>
        </w:rPr>
        <w:t>HOMEPAGE CONTENT</w:t>
      </w:r>
    </w:p>
    <w:p w14:paraId="140DA3BD" w14:textId="77777777" w:rsidR="00DB42DB" w:rsidRDefault="00DB42DB" w:rsidP="00DB42DB">
      <w:pPr>
        <w:rPr>
          <w:b/>
        </w:rPr>
      </w:pPr>
      <w:r w:rsidRPr="00DB42DB">
        <w:rPr>
          <w:b/>
        </w:rPr>
        <w:t>Smart solutions for your healthcare problems- Meddbot</w:t>
      </w:r>
    </w:p>
    <w:p w14:paraId="6A4F4A3F" w14:textId="54A28C21" w:rsidR="00DB42DB" w:rsidRDefault="00DB42DB" w:rsidP="00DB42DB">
      <w:r w:rsidRPr="00DB42DB">
        <w:t xml:space="preserve">Meddbot </w:t>
      </w:r>
      <w:r w:rsidR="00036A0C" w:rsidRPr="00DB42DB">
        <w:t>presents</w:t>
      </w:r>
      <w:r w:rsidRPr="00DB42DB">
        <w:t xml:space="preserve"> </w:t>
      </w:r>
      <w:r w:rsidR="00036A0C" w:rsidRPr="00DB42DB">
        <w:t>reliable</w:t>
      </w:r>
      <w:r w:rsidRPr="00DB42DB">
        <w:t xml:space="preserve"> solutions to </w:t>
      </w:r>
      <w:r w:rsidR="00036A0C">
        <w:t xml:space="preserve">the most </w:t>
      </w:r>
      <w:r w:rsidRPr="00DB42DB">
        <w:t xml:space="preserve">common healthcare management problems by connecting all </w:t>
      </w:r>
      <w:r w:rsidR="00036A0C">
        <w:t xml:space="preserve">the </w:t>
      </w:r>
      <w:r w:rsidRPr="00DB42DB">
        <w:t xml:space="preserve">medical industry on one single platform. We strive to mitigate the common barriers enabling effective patient care through innovative solutions. Our cost effective solutions allow healthcare industry to enhance their caregiving aspects by </w:t>
      </w:r>
      <w:r w:rsidR="00B750BA">
        <w:t xml:space="preserve">enabling them to </w:t>
      </w:r>
      <w:r w:rsidRPr="00DB42DB">
        <w:t>spend</w:t>
      </w:r>
      <w:r>
        <w:t xml:space="preserve"> more time on their patients. Meddbot promises </w:t>
      </w:r>
      <w:r w:rsidR="00036A0C">
        <w:t>customers</w:t>
      </w:r>
      <w:r>
        <w:t xml:space="preserve"> with higher equipment uptime </w:t>
      </w:r>
      <w:r w:rsidRPr="00DB42DB">
        <w:t>and have all their medical supplies at th</w:t>
      </w:r>
      <w:r>
        <w:t xml:space="preserve">e most competitive pricing at the </w:t>
      </w:r>
      <w:r w:rsidRPr="00DB42DB">
        <w:t>click of a button</w:t>
      </w:r>
      <w:r>
        <w:t xml:space="preserve">. </w:t>
      </w:r>
      <w:r w:rsidR="00CE5DF8">
        <w:t xml:space="preserve"> We create</w:t>
      </w:r>
      <w:r w:rsidR="00B750BA">
        <w:t>d</w:t>
      </w:r>
      <w:r w:rsidR="00CE5DF8">
        <w:t xml:space="preserve"> a resourceful platform where healthcare stakeholders can avail products </w:t>
      </w:r>
      <w:r w:rsidR="00B750BA">
        <w:t xml:space="preserve">directly </w:t>
      </w:r>
      <w:r w:rsidRPr="00DB42DB">
        <w:t xml:space="preserve">from the </w:t>
      </w:r>
      <w:r w:rsidR="00CE5DF8" w:rsidRPr="00DB42DB">
        <w:t>manufacturer</w:t>
      </w:r>
      <w:r w:rsidR="00CE5DF8">
        <w:t>s,</w:t>
      </w:r>
      <w:r w:rsidRPr="00DB42DB">
        <w:t xml:space="preserve"> authorized dealer/distributor or the manufacturer itself.</w:t>
      </w:r>
    </w:p>
    <w:p w14:paraId="7EE042C0" w14:textId="77777777" w:rsidR="00CE5DF8" w:rsidRPr="00CE5DF8" w:rsidRDefault="00CE5DF8" w:rsidP="00CE5DF8">
      <w:pPr>
        <w:rPr>
          <w:b/>
        </w:rPr>
      </w:pPr>
      <w:r w:rsidRPr="00CE5DF8">
        <w:rPr>
          <w:b/>
        </w:rPr>
        <w:t>Integrity</w:t>
      </w:r>
    </w:p>
    <w:p w14:paraId="7C6DC738" w14:textId="760023DC" w:rsidR="00CE5DF8" w:rsidRDefault="00CE5DF8" w:rsidP="00DB42DB">
      <w:r w:rsidRPr="00CE5DF8">
        <w:t>We are honest</w:t>
      </w:r>
      <w:r>
        <w:t xml:space="preserve">, open, ethical, and fair. Our customers </w:t>
      </w:r>
      <w:r w:rsidRPr="00CE5DF8">
        <w:t>trust us</w:t>
      </w:r>
      <w:r>
        <w:t xml:space="preserve"> since we deliver</w:t>
      </w:r>
      <w:r w:rsidR="00B750BA">
        <w:t xml:space="preserve"> our</w:t>
      </w:r>
      <w:r>
        <w:t xml:space="preserve"> promises</w:t>
      </w:r>
      <w:r w:rsidRPr="00CE5DF8">
        <w:t>.</w:t>
      </w:r>
    </w:p>
    <w:p w14:paraId="1A8098C5" w14:textId="77777777" w:rsidR="00CE5DF8" w:rsidRPr="00CE5DF8" w:rsidRDefault="00CE5DF8" w:rsidP="00CE5DF8">
      <w:pPr>
        <w:rPr>
          <w:b/>
        </w:rPr>
      </w:pPr>
      <w:r w:rsidRPr="00CE5DF8">
        <w:rPr>
          <w:b/>
        </w:rPr>
        <w:t>Morals</w:t>
      </w:r>
    </w:p>
    <w:p w14:paraId="527186EC" w14:textId="77777777" w:rsidR="00CE5DF8" w:rsidRPr="00CE5DF8" w:rsidRDefault="00CE5DF8" w:rsidP="00CE5DF8">
      <w:r w:rsidRPr="00CE5DF8">
        <w:t>We respect moral values to preserve the quality of caregiving</w:t>
      </w:r>
    </w:p>
    <w:p w14:paraId="6851DEE7" w14:textId="77777777" w:rsidR="00CE5DF8" w:rsidRPr="00CE5DF8" w:rsidRDefault="00CE5DF8" w:rsidP="00CE5DF8">
      <w:pPr>
        <w:rPr>
          <w:b/>
        </w:rPr>
      </w:pPr>
      <w:r w:rsidRPr="00CE5DF8">
        <w:rPr>
          <w:b/>
        </w:rPr>
        <w:t>Ethics</w:t>
      </w:r>
    </w:p>
    <w:p w14:paraId="27E13596" w14:textId="77777777" w:rsidR="00CE5DF8" w:rsidRPr="00CE5DF8" w:rsidRDefault="00CE5DF8" w:rsidP="00CE5DF8">
      <w:r w:rsidRPr="00CE5DF8">
        <w:t xml:space="preserve">We endeavor continuously to break the status quo and develop products that meet the ethical </w:t>
      </w:r>
      <w:proofErr w:type="gramStart"/>
      <w:r w:rsidRPr="00CE5DF8">
        <w:t>standards</w:t>
      </w:r>
      <w:proofErr w:type="gramEnd"/>
      <w:r w:rsidRPr="00CE5DF8">
        <w:t xml:space="preserve"> of the healthcare industry. </w:t>
      </w:r>
    </w:p>
    <w:p w14:paraId="05D18407" w14:textId="77777777" w:rsidR="00CE5DF8" w:rsidRPr="00CE5DF8" w:rsidRDefault="00CE5DF8" w:rsidP="00CE5DF8">
      <w:pPr>
        <w:rPr>
          <w:b/>
        </w:rPr>
      </w:pPr>
      <w:r w:rsidRPr="00CE5DF8">
        <w:rPr>
          <w:b/>
        </w:rPr>
        <w:t>Honesty</w:t>
      </w:r>
    </w:p>
    <w:p w14:paraId="51C2AD6D" w14:textId="77777777" w:rsidR="00CE5DF8" w:rsidRDefault="00CE5DF8" w:rsidP="00CE5DF8">
      <w:r w:rsidRPr="00CE5DF8">
        <w:t xml:space="preserve">We are </w:t>
      </w:r>
      <w:r>
        <w:t xml:space="preserve">transparent </w:t>
      </w:r>
      <w:r w:rsidRPr="00CE5DF8">
        <w:t xml:space="preserve">and accountable in all our services and dealings </w:t>
      </w:r>
    </w:p>
    <w:p w14:paraId="348400DF" w14:textId="77777777" w:rsidR="00CE5DF8" w:rsidRDefault="00CE5DF8" w:rsidP="00CE5DF8">
      <w:pPr>
        <w:rPr>
          <w:b/>
        </w:rPr>
      </w:pPr>
      <w:r w:rsidRPr="002C4B76">
        <w:rPr>
          <w:b/>
        </w:rPr>
        <w:t>K</w:t>
      </w:r>
      <w:r w:rsidR="002C4B76" w:rsidRPr="002C4B76">
        <w:rPr>
          <w:b/>
        </w:rPr>
        <w:t xml:space="preserve">ey Benefits </w:t>
      </w:r>
    </w:p>
    <w:p w14:paraId="47222F6C" w14:textId="77777777" w:rsidR="002C4B76" w:rsidRPr="002C4B76" w:rsidRDefault="002C4B76" w:rsidP="002C4B76">
      <w:pPr>
        <w:numPr>
          <w:ilvl w:val="0"/>
          <w:numId w:val="1"/>
        </w:numPr>
      </w:pPr>
      <w:r w:rsidRPr="002C4B76">
        <w:t>Simplified Buying Experience</w:t>
      </w:r>
      <w:r>
        <w:t>: Our services are just a click away!!</w:t>
      </w:r>
    </w:p>
    <w:p w14:paraId="058215DC" w14:textId="77777777" w:rsidR="002C4B76" w:rsidRDefault="002C4B76" w:rsidP="002C4B76">
      <w:pPr>
        <w:numPr>
          <w:ilvl w:val="0"/>
          <w:numId w:val="1"/>
        </w:numPr>
      </w:pPr>
      <w:r>
        <w:t>Asset Tracking: Track your assets anytime and anywhere!!</w:t>
      </w:r>
    </w:p>
    <w:p w14:paraId="7F651674" w14:textId="77777777" w:rsidR="00295DEB" w:rsidRDefault="002C4B76" w:rsidP="00295DEB">
      <w:pPr>
        <w:numPr>
          <w:ilvl w:val="0"/>
          <w:numId w:val="1"/>
        </w:numPr>
      </w:pPr>
      <w:r>
        <w:t xml:space="preserve">Reduced Equipment Downtime: Improve equipment </w:t>
      </w:r>
      <w:r w:rsidRPr="002C4B76">
        <w:t>life and save excess burden on your pocket</w:t>
      </w:r>
      <w:r>
        <w:t>!! Use the extra money</w:t>
      </w:r>
      <w:r w:rsidRPr="002C4B76">
        <w:t xml:space="preserve"> for making more capital investment</w:t>
      </w:r>
      <w:r>
        <w:t xml:space="preserve">s. </w:t>
      </w:r>
    </w:p>
    <w:p w14:paraId="6A8D414E" w14:textId="571408A1" w:rsidR="002C4B76" w:rsidRPr="002C4B76" w:rsidRDefault="00295DEB" w:rsidP="00295DEB">
      <w:pPr>
        <w:numPr>
          <w:ilvl w:val="0"/>
          <w:numId w:val="1"/>
        </w:numPr>
      </w:pPr>
      <w:r>
        <w:t xml:space="preserve">Smarter buying decisions: </w:t>
      </w:r>
      <w:r w:rsidRPr="00295DEB">
        <w:t>9 out of 10 customers were able to save millions of dol</w:t>
      </w:r>
      <w:r>
        <w:t>lars wasted on capital purchase!!</w:t>
      </w:r>
    </w:p>
    <w:p w14:paraId="480F49DE" w14:textId="77777777" w:rsidR="002C4B76" w:rsidRPr="002C4B76" w:rsidRDefault="002C4B76" w:rsidP="002C4B76">
      <w:pPr>
        <w:numPr>
          <w:ilvl w:val="0"/>
          <w:numId w:val="1"/>
        </w:numPr>
      </w:pPr>
      <w:r>
        <w:t xml:space="preserve">Order Tracking: Track all your orders, services and </w:t>
      </w:r>
      <w:r w:rsidRPr="002C4B76">
        <w:t xml:space="preserve">issues </w:t>
      </w:r>
      <w:r>
        <w:t xml:space="preserve">just at the </w:t>
      </w:r>
      <w:r w:rsidRPr="002C4B76">
        <w:t>click of</w:t>
      </w:r>
      <w:r>
        <w:t xml:space="preserve"> a </w:t>
      </w:r>
      <w:r w:rsidRPr="002C4B76">
        <w:t xml:space="preserve"> button</w:t>
      </w:r>
    </w:p>
    <w:p w14:paraId="0D919F25" w14:textId="5337AB47" w:rsidR="002C4B76" w:rsidRPr="002C4B76" w:rsidRDefault="002C4B76" w:rsidP="002C4B76">
      <w:pPr>
        <w:numPr>
          <w:ilvl w:val="0"/>
          <w:numId w:val="1"/>
        </w:numPr>
      </w:pPr>
      <w:r>
        <w:t xml:space="preserve">Smart purchase decisions: </w:t>
      </w:r>
      <w:r w:rsidRPr="002C4B76">
        <w:t>Make smart purchase decision</w:t>
      </w:r>
      <w:r>
        <w:t>s</w:t>
      </w:r>
      <w:r w:rsidRPr="002C4B76">
        <w:t xml:space="preserve"> by </w:t>
      </w:r>
      <w:r>
        <w:t xml:space="preserve">accurately </w:t>
      </w:r>
      <w:r w:rsidRPr="002C4B76">
        <w:t xml:space="preserve">calculating Equipment </w:t>
      </w:r>
      <w:r>
        <w:t>u</w:t>
      </w:r>
      <w:r w:rsidRPr="002C4B76">
        <w:t>tilization</w:t>
      </w:r>
    </w:p>
    <w:p w14:paraId="26930B96" w14:textId="77777777" w:rsidR="002C4B76" w:rsidRPr="002C4B76" w:rsidRDefault="002C4B76" w:rsidP="002C4B76">
      <w:pPr>
        <w:numPr>
          <w:ilvl w:val="0"/>
          <w:numId w:val="1"/>
        </w:numPr>
      </w:pPr>
      <w:r>
        <w:t>Greater Control: Keep b</w:t>
      </w:r>
      <w:r w:rsidRPr="002C4B76">
        <w:t xml:space="preserve">etter control </w:t>
      </w:r>
      <w:r>
        <w:t>of your hospital consumables u</w:t>
      </w:r>
      <w:r w:rsidRPr="002C4B76">
        <w:t xml:space="preserve">sage </w:t>
      </w:r>
    </w:p>
    <w:p w14:paraId="7230355B" w14:textId="4E833FA9" w:rsidR="002C4B76" w:rsidRPr="002C4B76" w:rsidRDefault="002C4B76" w:rsidP="002C4B76">
      <w:pPr>
        <w:numPr>
          <w:ilvl w:val="0"/>
          <w:numId w:val="1"/>
        </w:numPr>
      </w:pPr>
      <w:r>
        <w:t xml:space="preserve">Easier </w:t>
      </w:r>
      <w:r w:rsidR="00B750BA">
        <w:t>Buyer</w:t>
      </w:r>
      <w:r>
        <w:t xml:space="preserve"> acquisitions: </w:t>
      </w:r>
      <w:r w:rsidRPr="002C4B76">
        <w:t>Vendors can sit in office and g</w:t>
      </w:r>
      <w:r>
        <w:t>et direct demands from the end users/b</w:t>
      </w:r>
      <w:r w:rsidRPr="002C4B76">
        <w:t>uyers</w:t>
      </w:r>
    </w:p>
    <w:p w14:paraId="3E7BE948" w14:textId="562493D2" w:rsidR="002C4B76" w:rsidRPr="002C4B76" w:rsidRDefault="002C4B76" w:rsidP="002C4B76">
      <w:pPr>
        <w:numPr>
          <w:ilvl w:val="0"/>
          <w:numId w:val="1"/>
        </w:numPr>
      </w:pPr>
      <w:r>
        <w:lastRenderedPageBreak/>
        <w:t xml:space="preserve">Notifications on </w:t>
      </w:r>
      <w:r w:rsidR="00B750BA">
        <w:t>Asset</w:t>
      </w:r>
      <w:r>
        <w:t xml:space="preserve"> management: </w:t>
      </w:r>
      <w:r w:rsidRPr="002C4B76">
        <w:t>Alerts to both Vendors/Buye</w:t>
      </w:r>
      <w:r>
        <w:t>rs about upcoming preventive maintena</w:t>
      </w:r>
      <w:r w:rsidRPr="002C4B76">
        <w:t>nce, service visit, AMC, CMC, warranty expiration</w:t>
      </w:r>
      <w:r>
        <w:t xml:space="preserve"> and much more.</w:t>
      </w:r>
      <w:ins w:id="0" w:author="user" w:date="2021-03-26T16:06:00Z">
        <w:r w:rsidR="00295DEB">
          <w:t xml:space="preserve"> </w:t>
        </w:r>
      </w:ins>
      <w:r w:rsidR="00295DEB">
        <w:t>Meddbot ensures</w:t>
      </w:r>
      <w:r w:rsidR="00B750BA">
        <w:t xml:space="preserve"> smooth transition for your NABL, NABH, </w:t>
      </w:r>
      <w:r w:rsidR="00295DEB">
        <w:t>and JCI</w:t>
      </w:r>
      <w:r w:rsidR="00B750BA">
        <w:t xml:space="preserve"> Audits.</w:t>
      </w:r>
    </w:p>
    <w:p w14:paraId="32B1477F" w14:textId="081BAE0A" w:rsidR="002C4B76" w:rsidRPr="002C4B76" w:rsidRDefault="002C4B76" w:rsidP="002C4B76">
      <w:pPr>
        <w:numPr>
          <w:ilvl w:val="0"/>
          <w:numId w:val="1"/>
        </w:numPr>
      </w:pPr>
      <w:r>
        <w:t xml:space="preserve">Greater vendor collaboration: </w:t>
      </w:r>
      <w:r w:rsidR="00295DEB">
        <w:t>V</w:t>
      </w:r>
      <w:r>
        <w:t xml:space="preserve">endors </w:t>
      </w:r>
      <w:r w:rsidR="00B750BA">
        <w:t xml:space="preserve">can </w:t>
      </w:r>
      <w:r>
        <w:t>c</w:t>
      </w:r>
      <w:r w:rsidRPr="002C4B76">
        <w:t>ollaborate between each other to find what they are looking for.</w:t>
      </w:r>
    </w:p>
    <w:p w14:paraId="5610B2E5" w14:textId="0F1DC221" w:rsidR="002C4B76" w:rsidRPr="002C4B76" w:rsidRDefault="002C4B76" w:rsidP="00C47860">
      <w:pPr>
        <w:numPr>
          <w:ilvl w:val="0"/>
          <w:numId w:val="1"/>
        </w:numPr>
      </w:pPr>
      <w:r w:rsidRPr="002C4B76">
        <w:t>100% secured platform</w:t>
      </w:r>
      <w:r w:rsidR="00A406D1">
        <w:t xml:space="preserve">: Meddbot </w:t>
      </w:r>
      <w:r w:rsidR="00C47860">
        <w:t xml:space="preserve">allows </w:t>
      </w:r>
      <w:r w:rsidR="00C47860" w:rsidRPr="002C4B76">
        <w:t>only</w:t>
      </w:r>
      <w:r w:rsidRPr="002C4B76">
        <w:t xml:space="preserve"> company authorized dealers/distributors</w:t>
      </w:r>
      <w:r w:rsidR="00B750BA">
        <w:t>, personally verified by our backend team.</w:t>
      </w:r>
      <w:r w:rsidR="00C47860">
        <w:t xml:space="preserve"> </w:t>
      </w:r>
      <w:r w:rsidR="00C47860" w:rsidRPr="00C47860">
        <w:t>9 out of 10 customers use our platform because we allow only verified suppliers</w:t>
      </w:r>
      <w:r w:rsidR="00C47860">
        <w:t xml:space="preserve">. </w:t>
      </w:r>
    </w:p>
    <w:p w14:paraId="59ABDA46" w14:textId="77777777" w:rsidR="002C4B76" w:rsidRPr="002C4B76" w:rsidRDefault="00A406D1" w:rsidP="002C4B76">
      <w:pPr>
        <w:numPr>
          <w:ilvl w:val="0"/>
          <w:numId w:val="1"/>
        </w:numPr>
      </w:pPr>
      <w:r>
        <w:t>Easier supply chain management: Resolves supply c</w:t>
      </w:r>
      <w:r w:rsidR="002C4B76" w:rsidRPr="002C4B76">
        <w:t xml:space="preserve">hain issues by </w:t>
      </w:r>
      <w:r w:rsidRPr="002C4B76">
        <w:t>connecting</w:t>
      </w:r>
      <w:r w:rsidR="002C4B76" w:rsidRPr="002C4B76">
        <w:t xml:space="preserve"> all </w:t>
      </w:r>
      <w:r>
        <w:t xml:space="preserve">healthcare stakeholders </w:t>
      </w:r>
      <w:r w:rsidR="002C4B76" w:rsidRPr="002C4B76">
        <w:t>on single platform.</w:t>
      </w:r>
    </w:p>
    <w:p w14:paraId="30E19C87" w14:textId="77777777" w:rsidR="002C4B76" w:rsidRDefault="00A406D1" w:rsidP="002C4B76">
      <w:pPr>
        <w:numPr>
          <w:ilvl w:val="0"/>
          <w:numId w:val="1"/>
        </w:numPr>
      </w:pPr>
      <w:r>
        <w:t xml:space="preserve">Geographical coverage: </w:t>
      </w:r>
      <w:r w:rsidR="002C4B76" w:rsidRPr="002C4B76">
        <w:t>Market demand visibility for vendors based on city,</w:t>
      </w:r>
      <w:r>
        <w:t xml:space="preserve"> </w:t>
      </w:r>
      <w:r w:rsidR="002C4B76" w:rsidRPr="002C4B76">
        <w:t>state and country wise</w:t>
      </w:r>
      <w:r>
        <w:t xml:space="preserve"> demands</w:t>
      </w:r>
      <w:r w:rsidR="002C4B76" w:rsidRPr="002C4B76">
        <w:t>.</w:t>
      </w:r>
    </w:p>
    <w:p w14:paraId="5A3EAC80" w14:textId="77777777" w:rsidR="00A406D1" w:rsidRDefault="00A406D1" w:rsidP="00A406D1">
      <w:pPr>
        <w:numPr>
          <w:ilvl w:val="0"/>
          <w:numId w:val="1"/>
        </w:numPr>
      </w:pPr>
      <w:r>
        <w:t>Whole healthcare industry- At a single platform: Meddbot collaborates the requirements of hospitals, clinics, pharmaceutical companies, vendors and other stakeholders at a single platform</w:t>
      </w:r>
    </w:p>
    <w:p w14:paraId="316C92F4" w14:textId="77777777" w:rsidR="00A406D1" w:rsidRDefault="00A406D1" w:rsidP="00A406D1">
      <w:pPr>
        <w:numPr>
          <w:ilvl w:val="0"/>
          <w:numId w:val="1"/>
        </w:numPr>
      </w:pPr>
      <w:r>
        <w:t xml:space="preserve">Asset Management: Meddbot reduces the plausibility of clinical errors with innovative technology. With technological assistance, inventory management becomes easier for hospitals. They can dedicate the extra hours and resources to enhance clinical care delivery process. </w:t>
      </w:r>
    </w:p>
    <w:p w14:paraId="0E71F841" w14:textId="7AE6B9A8" w:rsidR="00036A0C" w:rsidRDefault="00C47860" w:rsidP="00C47860">
      <w:pPr>
        <w:numPr>
          <w:ilvl w:val="0"/>
          <w:numId w:val="1"/>
        </w:numPr>
      </w:pPr>
      <w:r>
        <w:t xml:space="preserve">Innovative technology to manage healthcare needs better: </w:t>
      </w:r>
      <w:r w:rsidRPr="00C47860">
        <w:t>Customers appreciate our machine learning and AI platform as it enables them to save lot of their time</w:t>
      </w:r>
      <w:r w:rsidR="00036A0C">
        <w:t xml:space="preserve"> and money</w:t>
      </w:r>
      <w:ins w:id="1" w:author="user" w:date="2021-03-26T16:48:00Z">
        <w:r w:rsidR="00752F8E">
          <w:t xml:space="preserve">. </w:t>
        </w:r>
      </w:ins>
    </w:p>
    <w:p w14:paraId="090BFA93" w14:textId="42EB03DE" w:rsidR="00C47860" w:rsidRDefault="00752F8E" w:rsidP="00752F8E">
      <w:pPr>
        <w:pStyle w:val="ListParagraph"/>
        <w:numPr>
          <w:ilvl w:val="0"/>
          <w:numId w:val="1"/>
        </w:numPr>
      </w:pPr>
      <w:r w:rsidRPr="007969E3">
        <w:rPr>
          <w:highlight w:val="yellow"/>
        </w:rPr>
        <w:t xml:space="preserve">Get your </w:t>
      </w:r>
      <w:r w:rsidR="007969E3">
        <w:rPr>
          <w:highlight w:val="yellow"/>
        </w:rPr>
        <w:t xml:space="preserve">medical </w:t>
      </w:r>
      <w:bookmarkStart w:id="2" w:name="_GoBack"/>
      <w:bookmarkEnd w:id="2"/>
      <w:r w:rsidRPr="007969E3">
        <w:rPr>
          <w:highlight w:val="yellow"/>
        </w:rPr>
        <w:t>assets from the experts:</w:t>
      </w:r>
      <w:r w:rsidR="00036A0C" w:rsidRPr="007969E3">
        <w:rPr>
          <w:highlight w:val="yellow"/>
        </w:rPr>
        <w:t xml:space="preserve"> </w:t>
      </w:r>
      <w:r w:rsidRPr="007969E3">
        <w:rPr>
          <w:highlight w:val="yellow"/>
        </w:rPr>
        <w:t xml:space="preserve">Meddbot </w:t>
      </w:r>
      <w:r w:rsidRPr="00752F8E">
        <w:rPr>
          <w:highlight w:val="yellow"/>
        </w:rPr>
        <w:t>connects users with expert companies who are well aware of their products. This makes equipment management easier as sellers are well aware of the procedures to service purchased equipment in due time.</w:t>
      </w:r>
      <w:r>
        <w:t xml:space="preserve">  </w:t>
      </w:r>
    </w:p>
    <w:p w14:paraId="1FCA4F47" w14:textId="0DD51749" w:rsidR="00752F8E" w:rsidRPr="007969E3" w:rsidRDefault="00752F8E" w:rsidP="00752F8E">
      <w:pPr>
        <w:pStyle w:val="ListParagraph"/>
        <w:numPr>
          <w:ilvl w:val="0"/>
          <w:numId w:val="1"/>
        </w:numPr>
        <w:rPr>
          <w:highlight w:val="yellow"/>
        </w:rPr>
      </w:pPr>
      <w:r w:rsidRPr="007969E3">
        <w:rPr>
          <w:highlight w:val="yellow"/>
        </w:rPr>
        <w:t>Meddbot lets you have the fun in asset management: With Meddbot at your assistance, you can make prompt decisions while purchasing equipment. We cover all aspects of your asset management</w:t>
      </w:r>
      <w:r w:rsidR="007969E3" w:rsidRPr="007969E3">
        <w:rPr>
          <w:highlight w:val="yellow"/>
        </w:rPr>
        <w:t>--</w:t>
      </w:r>
      <w:r w:rsidRPr="007969E3">
        <w:rPr>
          <w:highlight w:val="yellow"/>
        </w:rPr>
        <w:t>right from its purchase to its disposal</w:t>
      </w:r>
      <w:r w:rsidR="007969E3" w:rsidRPr="007969E3">
        <w:rPr>
          <w:highlight w:val="yellow"/>
        </w:rPr>
        <w:t>!</w:t>
      </w:r>
      <w:r w:rsidRPr="007969E3">
        <w:rPr>
          <w:highlight w:val="yellow"/>
        </w:rPr>
        <w:t xml:space="preserve">  </w:t>
      </w:r>
    </w:p>
    <w:p w14:paraId="2D4E560F" w14:textId="2F500B65" w:rsidR="00A406D1" w:rsidRPr="00A406D1" w:rsidRDefault="00A406D1" w:rsidP="00752F8E">
      <w:r w:rsidRPr="00752F8E">
        <w:rPr>
          <w:b/>
        </w:rPr>
        <w:t>ABOUT US</w:t>
      </w:r>
    </w:p>
    <w:p w14:paraId="314858DD" w14:textId="77777777" w:rsidR="00A406D1" w:rsidRDefault="00A406D1" w:rsidP="00A406D1">
      <w:r>
        <w:t xml:space="preserve">Meddbot is an innovative platform connecting healthcare industry on one single platform and solve the issues faced by healthcare industry with their unique solutions. We facilitate an interactive platform for all healthcare stakeholders to optimize care delivery process by reducing time spent on unnecessary things. Meddbot uses latest technology to resolve persistent healthcare management issues. </w:t>
      </w:r>
    </w:p>
    <w:p w14:paraId="3F85E0D7" w14:textId="77777777" w:rsidR="00A406D1" w:rsidRDefault="00A406D1" w:rsidP="00A406D1">
      <w:r>
        <w:t xml:space="preserve">            Meddbot strives to improve the quality of healthcare system with smart solutions for management. We offer a seamless experience for the healthcare stakeholders to resolve the </w:t>
      </w:r>
      <w:r>
        <w:lastRenderedPageBreak/>
        <w:t>common issues of</w:t>
      </w:r>
      <w:r w:rsidR="003C5E27">
        <w:t xml:space="preserve"> healthcare management. We use machine l</w:t>
      </w:r>
      <w:r>
        <w:t xml:space="preserve">earning and AI </w:t>
      </w:r>
      <w:r w:rsidR="003C5E27">
        <w:t xml:space="preserve">technology </w:t>
      </w:r>
      <w:r>
        <w:t xml:space="preserve">to help </w:t>
      </w:r>
      <w:r w:rsidR="003C5E27">
        <w:t xml:space="preserve">health industry </w:t>
      </w:r>
      <w:r>
        <w:t>manage demand and supply requirements most efficiently.</w:t>
      </w:r>
    </w:p>
    <w:p w14:paraId="0E0F67AF" w14:textId="77777777" w:rsidR="00A406D1" w:rsidRDefault="00A406D1" w:rsidP="00A406D1">
      <w:r>
        <w:t xml:space="preserve">           Meddbot integrates an open platforms for the healthcare industry to meet credible vendors. We offer a supportive environment for buyers after their purchase. Through Meddbot, buyers ensure that they avail timely additional services from the vendor. </w:t>
      </w:r>
      <w:r w:rsidR="003C5E27">
        <w:t>Through Meddbot, hospitals can reduce equipment downtime and improve equipment utilization and maintenance. Hospitals can dedicate the cost savings on newer investments and extra hours to improve care delivery!!</w:t>
      </w:r>
    </w:p>
    <w:p w14:paraId="0009544F" w14:textId="77777777" w:rsidR="00A406D1" w:rsidRDefault="00A406D1" w:rsidP="00A406D1"/>
    <w:p w14:paraId="00F402DD" w14:textId="77777777" w:rsidR="00A406D1" w:rsidRPr="002C4B76" w:rsidRDefault="00A406D1" w:rsidP="00A406D1"/>
    <w:p w14:paraId="2C1E998D" w14:textId="77777777" w:rsidR="002C4B76" w:rsidRPr="002C4B76" w:rsidRDefault="002C4B76" w:rsidP="00CE5DF8"/>
    <w:p w14:paraId="2CF57F5F" w14:textId="77777777" w:rsidR="00CE5DF8" w:rsidRPr="00DB42DB" w:rsidRDefault="00CE5DF8" w:rsidP="00DB42DB"/>
    <w:sectPr w:rsidR="00CE5DF8" w:rsidRPr="00DB42D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E00A25"/>
    <w:multiLevelType w:val="hybridMultilevel"/>
    <w:tmpl w:val="F92A4C62"/>
    <w:lvl w:ilvl="0" w:tplc="7FE84976">
      <w:start w:val="1"/>
      <w:numFmt w:val="decimal"/>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num w:numId="1">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user">
    <w15:presenceInfo w15:providerId="None" w15:userId="use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42DB"/>
    <w:rsid w:val="00036A0C"/>
    <w:rsid w:val="00290636"/>
    <w:rsid w:val="00295DEB"/>
    <w:rsid w:val="002C4B76"/>
    <w:rsid w:val="003C5E27"/>
    <w:rsid w:val="00752F8E"/>
    <w:rsid w:val="007969E3"/>
    <w:rsid w:val="00A406D1"/>
    <w:rsid w:val="00B750BA"/>
    <w:rsid w:val="00C47860"/>
    <w:rsid w:val="00CE5DF8"/>
    <w:rsid w:val="00D45098"/>
    <w:rsid w:val="00DB42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71521C"/>
  <w15:chartTrackingRefBased/>
  <w15:docId w15:val="{C48D4AAC-00A1-44AD-88A9-069E9131AB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heme="minorBidi"/>
        <w:sz w:val="24"/>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E5DF8"/>
    <w:pPr>
      <w:ind w:left="720"/>
      <w:contextualSpacing/>
    </w:pPr>
  </w:style>
  <w:style w:type="paragraph" w:styleId="BalloonText">
    <w:name w:val="Balloon Text"/>
    <w:basedOn w:val="Normal"/>
    <w:link w:val="BalloonTextChar"/>
    <w:uiPriority w:val="99"/>
    <w:semiHidden/>
    <w:unhideWhenUsed/>
    <w:rsid w:val="00295DE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95DE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microsoft.com/office/2011/relationships/people" Target="people.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759</Words>
  <Characters>4328</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2021-03-26T23:59:00Z</dcterms:created>
  <dcterms:modified xsi:type="dcterms:W3CDTF">2021-03-26T23:59:00Z</dcterms:modified>
</cp:coreProperties>
</file>